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14D66" w14:textId="489D53F7" w:rsidR="001B3A7A" w:rsidRPr="00B63DF1" w:rsidRDefault="001B3A7A" w:rsidP="00BF0857">
      <w:pPr>
        <w:spacing w:after="0" w:line="271" w:lineRule="auto"/>
        <w:rPr>
          <w:rFonts w:ascii="Arial" w:hAnsi="Arial" w:cs="Arial"/>
          <w:b/>
          <w:bCs/>
          <w:i/>
        </w:rPr>
      </w:pPr>
      <w:bookmarkStart w:id="0" w:name="_Toc4597605"/>
      <w:bookmarkStart w:id="1" w:name="_Hlk7502400"/>
      <w:r w:rsidRPr="00BF0857">
        <w:rPr>
          <w:rFonts w:ascii="Arial" w:hAnsi="Arial" w:cs="Arial"/>
          <w:b/>
          <w:bCs/>
          <w:i/>
        </w:rPr>
        <w:t>Załącznik 7.1</w:t>
      </w:r>
      <w:r w:rsidR="00BC7F15" w:rsidRPr="00BF0857">
        <w:rPr>
          <w:rFonts w:ascii="Arial" w:hAnsi="Arial" w:cs="Arial"/>
          <w:b/>
          <w:bCs/>
          <w:i/>
        </w:rPr>
        <w:t>9</w:t>
      </w:r>
      <w:r w:rsidRPr="00BF0857">
        <w:rPr>
          <w:rFonts w:ascii="Arial" w:hAnsi="Arial" w:cs="Arial"/>
          <w:b/>
          <w:bCs/>
          <w:i/>
        </w:rPr>
        <w:t xml:space="preserve"> </w:t>
      </w:r>
      <w:r w:rsidRPr="00BF0857">
        <w:rPr>
          <w:rFonts w:ascii="Arial" w:hAnsi="Arial" w:cs="Arial"/>
          <w:b/>
          <w:bCs/>
          <w:i/>
          <w:lang w:val="x-none"/>
        </w:rPr>
        <w:t>Stawka jednostkowa na utworzenie miejsca pracy w przedsiębiorstwie społecznym</w:t>
      </w:r>
      <w:bookmarkEnd w:id="0"/>
      <w:r w:rsidR="00B63DF1">
        <w:rPr>
          <w:rFonts w:ascii="Arial" w:hAnsi="Arial" w:cs="Arial"/>
          <w:b/>
          <w:bCs/>
          <w:i/>
        </w:rPr>
        <w:t xml:space="preserve"> </w:t>
      </w:r>
      <w:ins w:id="2" w:author="Grabusińska Małgorzata" w:date="2019-06-26T12:07:00Z">
        <w:r w:rsidR="00B63DF1">
          <w:rPr>
            <w:rFonts w:ascii="Arial" w:hAnsi="Arial" w:cs="Arial"/>
            <w:b/>
            <w:bCs/>
            <w:i/>
          </w:rPr>
          <w:t>(</w:t>
        </w:r>
      </w:ins>
      <w:ins w:id="3" w:author="Grabusińska Małgorzata" w:date="2019-06-26T12:09:00Z">
        <w:r w:rsidR="00B63DF1">
          <w:rPr>
            <w:rFonts w:ascii="Arial" w:hAnsi="Arial" w:cs="Arial"/>
            <w:b/>
            <w:bCs/>
            <w:i/>
          </w:rPr>
          <w:t>dotacje</w:t>
        </w:r>
      </w:ins>
      <w:bookmarkStart w:id="4" w:name="_GoBack"/>
      <w:bookmarkEnd w:id="4"/>
      <w:ins w:id="5" w:author="Grabusińska Małgorzata" w:date="2019-06-26T12:07:00Z">
        <w:r w:rsidR="00B63DF1">
          <w:rPr>
            <w:rFonts w:ascii="Arial" w:hAnsi="Arial" w:cs="Arial"/>
            <w:b/>
            <w:bCs/>
            <w:i/>
          </w:rPr>
          <w:t>)</w:t>
        </w:r>
      </w:ins>
    </w:p>
    <w:bookmarkEnd w:id="1"/>
    <w:p w14:paraId="0B032CAE" w14:textId="34AD70C5" w:rsidR="001B3A7A" w:rsidRPr="00BF0857" w:rsidRDefault="001B3A7A" w:rsidP="00BF0857">
      <w:pPr>
        <w:numPr>
          <w:ilvl w:val="0"/>
          <w:numId w:val="1"/>
        </w:numPr>
        <w:spacing w:after="0" w:line="271" w:lineRule="auto"/>
        <w:rPr>
          <w:rFonts w:ascii="Arial" w:hAnsi="Arial" w:cs="Arial"/>
        </w:rPr>
      </w:pPr>
      <w:r w:rsidRPr="00BF0857">
        <w:rPr>
          <w:rFonts w:ascii="Arial" w:hAnsi="Arial" w:cs="Arial"/>
        </w:rPr>
        <w:t>Stawka jednostkowa na utworzenie jednego miejsca pracy w PS</w:t>
      </w:r>
      <w:ins w:id="6" w:author="Grabusińska Małgorzata" w:date="2019-06-26T12:07:00Z">
        <w:r w:rsidR="00B63DF1">
          <w:rPr>
            <w:rFonts w:ascii="Arial" w:hAnsi="Arial" w:cs="Arial"/>
          </w:rPr>
          <w:t xml:space="preserve"> (dotację)</w:t>
        </w:r>
      </w:ins>
      <w:r w:rsidRPr="00BF0857">
        <w:rPr>
          <w:rFonts w:ascii="Arial" w:hAnsi="Arial" w:cs="Arial"/>
        </w:rPr>
        <w:t xml:space="preserve"> jest równa kwocie dofinansowania na utworzenie jednego miejsca pracy w istniejącym lub nowo tworzonym PS i wynosi 21 020 zł.</w:t>
      </w:r>
    </w:p>
    <w:p w14:paraId="13D5D4E6" w14:textId="17296D87" w:rsidR="001B3A7A" w:rsidRPr="00BF0857" w:rsidRDefault="001B3A7A" w:rsidP="00BF0857">
      <w:pPr>
        <w:numPr>
          <w:ilvl w:val="0"/>
          <w:numId w:val="1"/>
        </w:numPr>
        <w:spacing w:after="0" w:line="271" w:lineRule="auto"/>
        <w:rPr>
          <w:rFonts w:ascii="Arial" w:hAnsi="Arial" w:cs="Arial"/>
        </w:rPr>
      </w:pPr>
      <w:r w:rsidRPr="00BF0857">
        <w:rPr>
          <w:rFonts w:ascii="Arial" w:hAnsi="Arial" w:cs="Arial"/>
        </w:rPr>
        <w:t>Stawka jednostkowa jest wykazana we wniosku o płatność przez beneficjenta jako wydatek kwalifikowalny po jej wypłaceniu na rzecz PS. Stawka jednostkowa na utworzenie miejsca pracy w PS</w:t>
      </w:r>
      <w:ins w:id="7" w:author="Grabusińska Małgorzata" w:date="2019-06-26T12:07:00Z">
        <w:r w:rsidR="00B63DF1">
          <w:rPr>
            <w:rFonts w:ascii="Arial" w:hAnsi="Arial" w:cs="Arial"/>
          </w:rPr>
          <w:t xml:space="preserve"> (dotację)</w:t>
        </w:r>
      </w:ins>
      <w:r w:rsidRPr="00BF0857">
        <w:rPr>
          <w:rFonts w:ascii="Arial" w:hAnsi="Arial" w:cs="Arial"/>
        </w:rPr>
        <w:t xml:space="preserve"> jest kwalifikowalna jeżeli osiągnięty zostanie określony dla niej wskaźnik</w:t>
      </w:r>
      <w:r w:rsidRPr="00BF0857">
        <w:rPr>
          <w:rFonts w:ascii="Arial" w:hAnsi="Arial" w:cs="Arial"/>
          <w:i/>
        </w:rPr>
        <w:t xml:space="preserve"> liczba miejsc pracy utworzonych w PS w wyniku przyznania dofinansowania na tworzenie miejsc pracy, </w:t>
      </w:r>
      <w:r w:rsidRPr="00BF0857">
        <w:rPr>
          <w:rFonts w:ascii="Arial" w:hAnsi="Arial" w:cs="Arial"/>
        </w:rPr>
        <w:t xml:space="preserve"> a beneficjent będzie posiadał dokumenty niezbędne do rozliczenia stawki jednostkowej potwierdzające utworzenie miejsca pracy. W przypadku gdy stwierdzony zostanie brak rzeczywistego utworzenia miejsca pracy lub nie został zachowany okres trwałości miejsca pracy, stawka jednostkowa podlega zwrotowi.  </w:t>
      </w:r>
    </w:p>
    <w:p w14:paraId="0D552C30" w14:textId="39ED9C0B" w:rsidR="001B3A7A" w:rsidRPr="00BF0857" w:rsidRDefault="001B3A7A" w:rsidP="00BF0857">
      <w:pPr>
        <w:numPr>
          <w:ilvl w:val="0"/>
          <w:numId w:val="1"/>
        </w:numPr>
        <w:spacing w:after="0" w:line="271" w:lineRule="auto"/>
        <w:rPr>
          <w:rFonts w:ascii="Arial" w:hAnsi="Arial" w:cs="Arial"/>
        </w:rPr>
      </w:pPr>
      <w:r w:rsidRPr="00BF0857">
        <w:rPr>
          <w:rFonts w:ascii="Arial" w:hAnsi="Arial" w:cs="Arial"/>
        </w:rPr>
        <w:t>Stawka jednostkowa musi być rozliczana zgodnie z następującymi założeniami, które są uwzględniane w umowie o dofinansowanie zawartej z OWES:</w:t>
      </w:r>
    </w:p>
    <w:p w14:paraId="178CDC7F" w14:textId="77777777" w:rsidR="001B3A7A" w:rsidRPr="00BF0857" w:rsidRDefault="001B3A7A" w:rsidP="00BF0857">
      <w:pPr>
        <w:spacing w:after="0" w:line="271" w:lineRule="auto"/>
        <w:rPr>
          <w:rFonts w:ascii="Arial" w:hAnsi="Arial" w:cs="Arial"/>
        </w:rPr>
      </w:pPr>
    </w:p>
    <w:tbl>
      <w:tblPr>
        <w:tblW w:w="480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2456"/>
        <w:gridCol w:w="4012"/>
      </w:tblGrid>
      <w:tr w:rsidR="001B3A7A" w:rsidRPr="00BF0857" w14:paraId="71EBF434" w14:textId="77777777" w:rsidTr="00E91CC6">
        <w:tc>
          <w:tcPr>
            <w:tcW w:w="1289" w:type="pct"/>
            <w:shd w:val="clear" w:color="auto" w:fill="auto"/>
          </w:tcPr>
          <w:p w14:paraId="11F3AA50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BF0857">
              <w:rPr>
                <w:rFonts w:ascii="Arial" w:hAnsi="Arial" w:cs="Arial"/>
                <w:b/>
              </w:rPr>
              <w:t>Nazwa wskaźnika rozliczającego stawkę jednostkową</w:t>
            </w:r>
          </w:p>
        </w:tc>
        <w:tc>
          <w:tcPr>
            <w:tcW w:w="3711" w:type="pct"/>
            <w:gridSpan w:val="2"/>
            <w:shd w:val="clear" w:color="auto" w:fill="auto"/>
          </w:tcPr>
          <w:p w14:paraId="4BD97F0D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  <w:u w:val="single"/>
              </w:rPr>
            </w:pPr>
            <w:r w:rsidRPr="00BF0857">
              <w:rPr>
                <w:rFonts w:ascii="Arial" w:hAnsi="Arial" w:cs="Arial"/>
              </w:rPr>
              <w:t>Liczba miejsc pracy utworzonych w PS w wyniku przyznania dofinansowania na tworzenie miejsc pracy</w:t>
            </w:r>
          </w:p>
        </w:tc>
      </w:tr>
      <w:tr w:rsidR="001B3A7A" w:rsidRPr="00BF0857" w14:paraId="6449FC23" w14:textId="77777777" w:rsidTr="00E91CC6">
        <w:tc>
          <w:tcPr>
            <w:tcW w:w="1289" w:type="pct"/>
            <w:shd w:val="clear" w:color="auto" w:fill="auto"/>
          </w:tcPr>
          <w:p w14:paraId="040470F8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BF0857">
              <w:rPr>
                <w:rFonts w:ascii="Arial" w:hAnsi="Arial" w:cs="Arial"/>
                <w:b/>
              </w:rPr>
              <w:t>Definicja wskaźnika rozliczającego stawkę jednostkową</w:t>
            </w:r>
          </w:p>
        </w:tc>
        <w:tc>
          <w:tcPr>
            <w:tcW w:w="3711" w:type="pct"/>
            <w:gridSpan w:val="2"/>
            <w:shd w:val="clear" w:color="auto" w:fill="auto"/>
          </w:tcPr>
          <w:p w14:paraId="396E9A28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  <w:r w:rsidRPr="00BF0857">
              <w:rPr>
                <w:rFonts w:ascii="Arial" w:hAnsi="Arial" w:cs="Arial"/>
              </w:rPr>
              <w:t>Do osiągniecia wskaźnika należy wliczyć miejsce pracy utworzone w wyniku działalności OWES w nowo utworzonych PS, PS uruchomionych w drodze przekształcenia z PES oraz w istniejących PS na podstawie podpisanej umowy zapewniającej jednocześnie jego utrzymanie przez minimalny okres wskazany w umowie.</w:t>
            </w:r>
          </w:p>
          <w:p w14:paraId="631CD5FB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  <w:lang w:val="x-none"/>
              </w:rPr>
            </w:pPr>
            <w:r w:rsidRPr="00BF0857">
              <w:rPr>
                <w:rFonts w:ascii="Arial" w:hAnsi="Arial" w:cs="Arial"/>
              </w:rPr>
              <w:t>Jako miejsce pracy należy rozumieć zatrudnienie równe wymiarowi co najmniej ¼ etatu.</w:t>
            </w:r>
          </w:p>
        </w:tc>
      </w:tr>
      <w:tr w:rsidR="001B3A7A" w:rsidRPr="00BF0857" w14:paraId="451D9574" w14:textId="77777777" w:rsidTr="00E91CC6">
        <w:trPr>
          <w:trHeight w:val="445"/>
        </w:trPr>
        <w:tc>
          <w:tcPr>
            <w:tcW w:w="1289" w:type="pct"/>
            <w:vMerge w:val="restart"/>
            <w:shd w:val="clear" w:color="auto" w:fill="auto"/>
          </w:tcPr>
          <w:p w14:paraId="055AB185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  <w:b/>
                <w:u w:val="single"/>
              </w:rPr>
            </w:pPr>
            <w:r w:rsidRPr="00BF0857">
              <w:rPr>
                <w:rFonts w:ascii="Arial" w:hAnsi="Arial" w:cs="Arial"/>
                <w:b/>
              </w:rPr>
              <w:t>Dokumenty  niezbędne do rozliczenia stawki</w:t>
            </w:r>
          </w:p>
        </w:tc>
        <w:tc>
          <w:tcPr>
            <w:tcW w:w="1409" w:type="pct"/>
            <w:vMerge w:val="restart"/>
            <w:shd w:val="clear" w:color="auto" w:fill="auto"/>
          </w:tcPr>
          <w:p w14:paraId="0358F6E3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  <w:r w:rsidRPr="00BF0857">
              <w:rPr>
                <w:rFonts w:ascii="Arial" w:hAnsi="Arial" w:cs="Arial"/>
              </w:rPr>
              <w:t>Etap udzielenia wsparcia – utworzenie miejsca pracy</w:t>
            </w:r>
          </w:p>
        </w:tc>
        <w:tc>
          <w:tcPr>
            <w:tcW w:w="2302" w:type="pct"/>
            <w:shd w:val="clear" w:color="auto" w:fill="auto"/>
          </w:tcPr>
          <w:p w14:paraId="07042574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  <w:b/>
                <w:u w:val="single"/>
              </w:rPr>
            </w:pPr>
            <w:r w:rsidRPr="00BF0857">
              <w:rPr>
                <w:rFonts w:ascii="Arial" w:hAnsi="Arial" w:cs="Arial"/>
              </w:rPr>
              <w:t>Umowa dofinansowania na utworzenie miejsca pracy w PS/utworzenia miejsc pracy w nowo tworzonym PS lub w PES przekształcanym z PS</w:t>
            </w:r>
          </w:p>
        </w:tc>
      </w:tr>
      <w:tr w:rsidR="001B3A7A" w:rsidRPr="00BF0857" w14:paraId="01BF5AC1" w14:textId="77777777" w:rsidTr="00E91CC6">
        <w:trPr>
          <w:trHeight w:val="283"/>
        </w:trPr>
        <w:tc>
          <w:tcPr>
            <w:tcW w:w="1289" w:type="pct"/>
            <w:vMerge/>
            <w:shd w:val="clear" w:color="auto" w:fill="auto"/>
          </w:tcPr>
          <w:p w14:paraId="1AFB5377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  <w:tc>
          <w:tcPr>
            <w:tcW w:w="1409" w:type="pct"/>
            <w:vMerge/>
            <w:shd w:val="clear" w:color="auto" w:fill="auto"/>
          </w:tcPr>
          <w:p w14:paraId="36BDCB48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302" w:type="pct"/>
            <w:shd w:val="clear" w:color="auto" w:fill="auto"/>
          </w:tcPr>
          <w:p w14:paraId="2A2C54D6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  <w:r w:rsidRPr="00BF0857">
              <w:rPr>
                <w:rFonts w:ascii="Arial" w:hAnsi="Arial" w:cs="Arial"/>
              </w:rPr>
              <w:t>Kopia potwierdzenia  przelewu środków na rachunek wskazany w umowie o udzielenie dofinansowania na utworzenie miejsca pracy w PS</w:t>
            </w:r>
          </w:p>
        </w:tc>
      </w:tr>
      <w:tr w:rsidR="001B3A7A" w:rsidRPr="00BF0857" w14:paraId="196BF223" w14:textId="77777777" w:rsidTr="00E91CC6">
        <w:trPr>
          <w:trHeight w:val="613"/>
        </w:trPr>
        <w:tc>
          <w:tcPr>
            <w:tcW w:w="1289" w:type="pct"/>
            <w:vMerge/>
            <w:shd w:val="clear" w:color="auto" w:fill="auto"/>
          </w:tcPr>
          <w:p w14:paraId="25095CC1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  <w:tc>
          <w:tcPr>
            <w:tcW w:w="1409" w:type="pct"/>
            <w:vMerge/>
            <w:shd w:val="clear" w:color="auto" w:fill="auto"/>
          </w:tcPr>
          <w:p w14:paraId="73382C42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302" w:type="pct"/>
            <w:shd w:val="clear" w:color="auto" w:fill="auto"/>
          </w:tcPr>
          <w:p w14:paraId="4D06D025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  <w:r w:rsidRPr="00BF0857">
              <w:rPr>
                <w:rFonts w:ascii="Arial" w:hAnsi="Arial" w:cs="Arial"/>
              </w:rPr>
              <w:t>Oświadczenie PS o wzroście liczby miejsc pracy netto w PS, któremu przyznano dofinansowanie na utworzenie miejsca pracy</w:t>
            </w:r>
          </w:p>
        </w:tc>
      </w:tr>
      <w:tr w:rsidR="001B3A7A" w:rsidRPr="00BF0857" w14:paraId="47C430FB" w14:textId="77777777" w:rsidTr="00E91CC6">
        <w:trPr>
          <w:trHeight w:val="612"/>
        </w:trPr>
        <w:tc>
          <w:tcPr>
            <w:tcW w:w="1289" w:type="pct"/>
            <w:vMerge/>
            <w:shd w:val="clear" w:color="auto" w:fill="auto"/>
          </w:tcPr>
          <w:p w14:paraId="5D34E242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  <w:tc>
          <w:tcPr>
            <w:tcW w:w="1409" w:type="pct"/>
            <w:vMerge/>
            <w:shd w:val="clear" w:color="auto" w:fill="auto"/>
          </w:tcPr>
          <w:p w14:paraId="50D8EAFF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302" w:type="pct"/>
            <w:shd w:val="clear" w:color="auto" w:fill="auto"/>
          </w:tcPr>
          <w:p w14:paraId="18507CF3" w14:textId="76AC746C" w:rsidR="00CC79F4" w:rsidRPr="00BF0857" w:rsidRDefault="001B3A7A" w:rsidP="00BF0857">
            <w:pPr>
              <w:spacing w:after="0" w:line="271" w:lineRule="auto"/>
              <w:rPr>
                <w:rFonts w:ascii="Arial" w:hAnsi="Arial" w:cs="Arial"/>
                <w:b/>
                <w:bCs/>
                <w:lang w:val="x-none"/>
              </w:rPr>
            </w:pPr>
            <w:r w:rsidRPr="00BF0857">
              <w:rPr>
                <w:rFonts w:ascii="Arial" w:hAnsi="Arial" w:cs="Arial"/>
              </w:rPr>
              <w:t>Kopie umów o pracę/ spółdzielczych umów o pracę wraz z oświadczeniem osoby zatrudnionej o spełnianiu warunków, o których mowa w rozdziale 7 pkt 3</w:t>
            </w:r>
            <w:bookmarkStart w:id="8" w:name="_Toc366145246"/>
            <w:r w:rsidR="00CC79F4" w:rsidRPr="00BF0857">
              <w:rPr>
                <w:rFonts w:ascii="Arial" w:eastAsia="Times New Roman" w:hAnsi="Arial" w:cs="Arial"/>
                <w:b/>
                <w:bCs/>
                <w:kern w:val="28"/>
                <w:lang w:val="x-none" w:eastAsia="x-none"/>
              </w:rPr>
              <w:t xml:space="preserve"> </w:t>
            </w:r>
            <w:r w:rsidR="00CC79F4" w:rsidRPr="00BF0857">
              <w:rPr>
                <w:rFonts w:ascii="Arial" w:hAnsi="Arial" w:cs="Arial"/>
                <w:bCs/>
                <w:i/>
                <w:lang w:val="x-none"/>
              </w:rPr>
              <w:t>Wytyczn</w:t>
            </w:r>
            <w:r w:rsidR="00CC79F4" w:rsidRPr="00BF0857">
              <w:rPr>
                <w:rFonts w:ascii="Arial" w:hAnsi="Arial" w:cs="Arial"/>
                <w:bCs/>
                <w:i/>
              </w:rPr>
              <w:t>ych</w:t>
            </w:r>
            <w:r w:rsidR="00CC79F4" w:rsidRPr="00BF0857">
              <w:rPr>
                <w:rFonts w:ascii="Arial" w:hAnsi="Arial" w:cs="Arial"/>
                <w:bCs/>
                <w:i/>
                <w:lang w:val="x-none"/>
              </w:rPr>
              <w:t xml:space="preserve"> w zakresie</w:t>
            </w:r>
            <w:bookmarkEnd w:id="8"/>
            <w:r w:rsidR="00CC79F4" w:rsidRPr="00BF0857">
              <w:rPr>
                <w:rFonts w:ascii="Arial" w:hAnsi="Arial" w:cs="Arial"/>
                <w:bCs/>
                <w:i/>
                <w:lang w:val="x-none"/>
              </w:rPr>
              <w:t xml:space="preserve"> realizacji przedsięwzięć w obszarze włączenia społecznego i </w:t>
            </w:r>
            <w:r w:rsidR="00CC79F4" w:rsidRPr="00BF0857">
              <w:rPr>
                <w:rFonts w:ascii="Arial" w:hAnsi="Arial" w:cs="Arial"/>
                <w:bCs/>
                <w:i/>
                <w:lang w:val="x-none"/>
              </w:rPr>
              <w:lastRenderedPageBreak/>
              <w:t xml:space="preserve">zwalczania ubóstwa </w:t>
            </w:r>
            <w:r w:rsidR="00CC79F4" w:rsidRPr="00BF0857">
              <w:rPr>
                <w:rFonts w:ascii="Arial" w:hAnsi="Arial" w:cs="Arial"/>
                <w:bCs/>
                <w:i/>
              </w:rPr>
              <w:t xml:space="preserve"> </w:t>
            </w:r>
            <w:r w:rsidR="00CC79F4" w:rsidRPr="00BF0857">
              <w:rPr>
                <w:rFonts w:ascii="Arial" w:hAnsi="Arial" w:cs="Arial"/>
                <w:bCs/>
                <w:i/>
                <w:lang w:val="x-none"/>
              </w:rPr>
              <w:t>z wykorzystaniem środków</w:t>
            </w:r>
            <w:bookmarkStart w:id="9" w:name="_Toc366145249"/>
            <w:r w:rsidR="00CC79F4" w:rsidRPr="00BF0857">
              <w:rPr>
                <w:rFonts w:ascii="Arial" w:hAnsi="Arial" w:cs="Arial"/>
                <w:bCs/>
                <w:i/>
                <w:lang w:val="x-none"/>
              </w:rPr>
              <w:t xml:space="preserve"> Europejskiego Funduszu Społecznego</w:t>
            </w:r>
            <w:bookmarkEnd w:id="9"/>
            <w:r w:rsidR="00CC79F4" w:rsidRPr="00BF0857">
              <w:rPr>
                <w:rFonts w:ascii="Arial" w:hAnsi="Arial" w:cs="Arial"/>
                <w:bCs/>
                <w:i/>
                <w:lang w:val="x-none"/>
              </w:rPr>
              <w:t xml:space="preserve"> i Europejskiego Funduszu Rozwoju Regionalnego na lata 2014-2020</w:t>
            </w:r>
            <w:r w:rsidR="00CC79F4" w:rsidRPr="00BF0857">
              <w:rPr>
                <w:rFonts w:ascii="Arial" w:hAnsi="Arial" w:cs="Arial"/>
                <w:bCs/>
                <w:i/>
              </w:rPr>
              <w:t>.</w:t>
            </w:r>
            <w:r w:rsidR="00CC79F4" w:rsidRPr="00BF0857">
              <w:rPr>
                <w:rFonts w:ascii="Arial" w:hAnsi="Arial" w:cs="Arial"/>
                <w:b/>
                <w:bCs/>
                <w:lang w:val="x-none"/>
              </w:rPr>
              <w:t xml:space="preserve"> </w:t>
            </w:r>
          </w:p>
          <w:p w14:paraId="2CBC1D7E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1B3A7A" w:rsidRPr="00BF0857" w14:paraId="00AF135A" w14:textId="77777777" w:rsidTr="00E91CC6">
        <w:trPr>
          <w:trHeight w:val="992"/>
        </w:trPr>
        <w:tc>
          <w:tcPr>
            <w:tcW w:w="1289" w:type="pct"/>
            <w:vMerge/>
            <w:shd w:val="clear" w:color="auto" w:fill="auto"/>
          </w:tcPr>
          <w:p w14:paraId="4C97EE97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1409" w:type="pct"/>
            <w:shd w:val="clear" w:color="auto" w:fill="auto"/>
          </w:tcPr>
          <w:p w14:paraId="7BA8F5C9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  <w:r w:rsidRPr="00BF0857">
              <w:rPr>
                <w:rFonts w:ascii="Arial" w:hAnsi="Arial" w:cs="Arial"/>
              </w:rPr>
              <w:t>Etap na zakończenie minimalnego okresu utrzymania miejsca pracy w PS</w:t>
            </w:r>
          </w:p>
        </w:tc>
        <w:tc>
          <w:tcPr>
            <w:tcW w:w="2302" w:type="pct"/>
            <w:shd w:val="clear" w:color="auto" w:fill="auto"/>
          </w:tcPr>
          <w:p w14:paraId="1BEA258B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  <w:r w:rsidRPr="00BF0857">
              <w:rPr>
                <w:rFonts w:ascii="Arial" w:hAnsi="Arial" w:cs="Arial"/>
              </w:rPr>
              <w:t>Pozyskanie przez beneficjenta potwierdzenia opłacania przez PS składek ZUS</w:t>
            </w:r>
            <w:r w:rsidRPr="00BF0857" w:rsidDel="009A0CF0">
              <w:rPr>
                <w:rFonts w:ascii="Arial" w:hAnsi="Arial" w:cs="Arial"/>
              </w:rPr>
              <w:t xml:space="preserve"> </w:t>
            </w:r>
          </w:p>
        </w:tc>
      </w:tr>
      <w:tr w:rsidR="001B3A7A" w:rsidRPr="00BF0857" w14:paraId="27D9AF16" w14:textId="77777777" w:rsidTr="00E91CC6">
        <w:trPr>
          <w:trHeight w:val="244"/>
        </w:trPr>
        <w:tc>
          <w:tcPr>
            <w:tcW w:w="1289" w:type="pct"/>
            <w:vMerge w:val="restart"/>
            <w:shd w:val="clear" w:color="auto" w:fill="auto"/>
          </w:tcPr>
          <w:p w14:paraId="57860C9B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  <w:r w:rsidRPr="00BF0857">
              <w:rPr>
                <w:rFonts w:ascii="Arial" w:hAnsi="Arial" w:cs="Arial"/>
                <w:b/>
              </w:rPr>
              <w:t>Obowiązki beneficjenta w okresie trwania minimalnego okresu utrzymania miejsca pracy</w:t>
            </w:r>
          </w:p>
        </w:tc>
        <w:tc>
          <w:tcPr>
            <w:tcW w:w="1409" w:type="pct"/>
            <w:vMerge w:val="restart"/>
            <w:shd w:val="clear" w:color="auto" w:fill="auto"/>
          </w:tcPr>
          <w:p w14:paraId="4C9E76E4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  <w:r w:rsidRPr="00BF0857">
              <w:rPr>
                <w:rFonts w:ascii="Arial" w:hAnsi="Arial" w:cs="Arial"/>
              </w:rPr>
              <w:t>Etap trwania minimalnego okresu utrzymania miejsca pracy</w:t>
            </w:r>
          </w:p>
        </w:tc>
        <w:tc>
          <w:tcPr>
            <w:tcW w:w="2302" w:type="pct"/>
            <w:shd w:val="clear" w:color="auto" w:fill="auto"/>
          </w:tcPr>
          <w:p w14:paraId="7643F34C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  <w:r w:rsidRPr="00BF0857">
              <w:rPr>
                <w:rFonts w:ascii="Arial" w:hAnsi="Arial" w:cs="Arial"/>
              </w:rPr>
              <w:t>Kontrola PS przeprowadzona nie później niż przed złożeniem końcowego wniosku o płatność</w:t>
            </w:r>
          </w:p>
        </w:tc>
      </w:tr>
      <w:tr w:rsidR="001B3A7A" w:rsidRPr="00BF0857" w14:paraId="7892668A" w14:textId="77777777" w:rsidTr="00E91CC6">
        <w:trPr>
          <w:trHeight w:val="1170"/>
        </w:trPr>
        <w:tc>
          <w:tcPr>
            <w:tcW w:w="1289" w:type="pct"/>
            <w:vMerge/>
            <w:shd w:val="clear" w:color="auto" w:fill="auto"/>
          </w:tcPr>
          <w:p w14:paraId="651E97DC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  <w:tc>
          <w:tcPr>
            <w:tcW w:w="1409" w:type="pct"/>
            <w:vMerge/>
            <w:shd w:val="clear" w:color="auto" w:fill="auto"/>
          </w:tcPr>
          <w:p w14:paraId="61B4CDF4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302" w:type="pct"/>
            <w:shd w:val="clear" w:color="auto" w:fill="auto"/>
          </w:tcPr>
          <w:p w14:paraId="704DED38" w14:textId="77777777" w:rsidR="001B3A7A" w:rsidRPr="00BF0857" w:rsidRDefault="001B3A7A" w:rsidP="00BF0857">
            <w:pPr>
              <w:spacing w:after="0" w:line="271" w:lineRule="auto"/>
              <w:rPr>
                <w:rFonts w:ascii="Arial" w:hAnsi="Arial" w:cs="Arial"/>
              </w:rPr>
            </w:pPr>
            <w:r w:rsidRPr="00BF0857">
              <w:rPr>
                <w:rFonts w:ascii="Arial" w:hAnsi="Arial" w:cs="Arial"/>
              </w:rPr>
              <w:t>Pozyskanie przez beneficjenta potwierdzenia opłacania przez uczestnika projektu EFS składek ZUS</w:t>
            </w:r>
          </w:p>
        </w:tc>
      </w:tr>
    </w:tbl>
    <w:p w14:paraId="2374BD3D" w14:textId="77777777" w:rsidR="001B3A7A" w:rsidRPr="00BF0857" w:rsidRDefault="001B3A7A" w:rsidP="00BF0857">
      <w:pPr>
        <w:spacing w:after="0" w:line="271" w:lineRule="auto"/>
        <w:rPr>
          <w:rFonts w:ascii="Arial" w:hAnsi="Arial" w:cs="Arial"/>
        </w:rPr>
      </w:pPr>
    </w:p>
    <w:p w14:paraId="508C7F70" w14:textId="77777777" w:rsidR="001B3A7A" w:rsidRPr="00BF0857" w:rsidRDefault="001B3A7A" w:rsidP="00BF0857">
      <w:pPr>
        <w:spacing w:after="0" w:line="271" w:lineRule="auto"/>
        <w:rPr>
          <w:rFonts w:ascii="Arial" w:hAnsi="Arial" w:cs="Arial"/>
        </w:rPr>
      </w:pPr>
    </w:p>
    <w:p w14:paraId="3901C0F5" w14:textId="77777777" w:rsidR="001B3A7A" w:rsidRPr="00BF0857" w:rsidRDefault="001B3A7A" w:rsidP="00BF0857">
      <w:pPr>
        <w:numPr>
          <w:ilvl w:val="0"/>
          <w:numId w:val="1"/>
        </w:numPr>
        <w:spacing w:after="0" w:line="271" w:lineRule="auto"/>
        <w:rPr>
          <w:rFonts w:ascii="Arial" w:hAnsi="Arial" w:cs="Arial"/>
        </w:rPr>
      </w:pPr>
      <w:r w:rsidRPr="00BF0857">
        <w:rPr>
          <w:rFonts w:ascii="Arial" w:hAnsi="Arial" w:cs="Arial"/>
        </w:rPr>
        <w:t>Utworzenie miejsc pracy w nowym lub istniejącym PS, w tym zachowanie okresu trwałości powstałych miejsc pracy, podlega kontroli. Kontrola utrzymania miejsca pracy przeprowadzana jest nie później niż przed złożeniem końcowego wniosku o płatność. Podczas kontroli beneficjent weryfikuje wyłącznie, czy nowe miejsca pracy zostały faktycznie utworzone oraz czy spełniony został wymóg utrzymania miejsca pracy przez wymagany okres.</w:t>
      </w:r>
    </w:p>
    <w:p w14:paraId="1354459B" w14:textId="77777777" w:rsidR="001B3A7A" w:rsidRPr="00BF0857" w:rsidRDefault="001B3A7A" w:rsidP="00BF0857">
      <w:pPr>
        <w:spacing w:after="0" w:line="271" w:lineRule="auto"/>
        <w:rPr>
          <w:rFonts w:ascii="Arial" w:hAnsi="Arial" w:cs="Arial"/>
          <w:i/>
        </w:rPr>
      </w:pPr>
    </w:p>
    <w:p w14:paraId="6C7261D0" w14:textId="77777777" w:rsidR="00AF4EF6" w:rsidRPr="00BF0857" w:rsidRDefault="00AF4EF6" w:rsidP="00BF0857">
      <w:pPr>
        <w:spacing w:after="0" w:line="271" w:lineRule="auto"/>
        <w:rPr>
          <w:rFonts w:ascii="Arial" w:hAnsi="Arial" w:cs="Arial"/>
        </w:rPr>
      </w:pPr>
    </w:p>
    <w:sectPr w:rsidR="00AF4EF6" w:rsidRPr="00BF08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53624" w14:textId="77777777" w:rsidR="00F06348" w:rsidRDefault="00F06348" w:rsidP="00F06348">
      <w:pPr>
        <w:spacing w:after="0" w:line="240" w:lineRule="auto"/>
      </w:pPr>
      <w:r>
        <w:separator/>
      </w:r>
    </w:p>
  </w:endnote>
  <w:endnote w:type="continuationSeparator" w:id="0">
    <w:p w14:paraId="217B0CA7" w14:textId="77777777" w:rsidR="00F06348" w:rsidRDefault="00F06348" w:rsidP="00F06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4D963" w14:textId="77777777" w:rsidR="00F06348" w:rsidRDefault="00F06348" w:rsidP="00F06348">
      <w:pPr>
        <w:spacing w:after="0" w:line="240" w:lineRule="auto"/>
      </w:pPr>
      <w:r>
        <w:separator/>
      </w:r>
    </w:p>
  </w:footnote>
  <w:footnote w:type="continuationSeparator" w:id="0">
    <w:p w14:paraId="35A4FD0B" w14:textId="77777777" w:rsidR="00F06348" w:rsidRDefault="00F06348" w:rsidP="00F06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019AD" w14:textId="16D82C32" w:rsidR="00F06348" w:rsidRDefault="00F063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E2438A7" wp14:editId="238471F6">
          <wp:simplePos x="0" y="0"/>
          <wp:positionH relativeFrom="margin">
            <wp:posOffset>-171450</wp:posOffset>
          </wp:positionH>
          <wp:positionV relativeFrom="paragraph">
            <wp:posOffset>-133985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12398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rabusińska Małgorzata">
    <w15:presenceInfo w15:providerId="None" w15:userId="Grabusińska Małgorza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6F"/>
    <w:rsid w:val="001B3A7A"/>
    <w:rsid w:val="001E7C6F"/>
    <w:rsid w:val="004528C0"/>
    <w:rsid w:val="00AF4EF6"/>
    <w:rsid w:val="00B63DF1"/>
    <w:rsid w:val="00BC7F15"/>
    <w:rsid w:val="00BF0857"/>
    <w:rsid w:val="00CC79F4"/>
    <w:rsid w:val="00F0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841E"/>
  <w15:chartTrackingRefBased/>
  <w15:docId w15:val="{7B8BDD74-63A1-4F8F-90DF-1DB4A224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348"/>
  </w:style>
  <w:style w:type="paragraph" w:styleId="Stopka">
    <w:name w:val="footer"/>
    <w:basedOn w:val="Normalny"/>
    <w:link w:val="StopkaZnak"/>
    <w:uiPriority w:val="99"/>
    <w:unhideWhenUsed/>
    <w:rsid w:val="00F06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Salitra Katarzyna</dc:creator>
  <cp:keywords/>
  <dc:description/>
  <cp:lastModifiedBy>Grabusińska Małgorzata</cp:lastModifiedBy>
  <cp:revision>7</cp:revision>
  <cp:lastPrinted>2019-05-17T07:33:00Z</cp:lastPrinted>
  <dcterms:created xsi:type="dcterms:W3CDTF">2019-04-29T08:16:00Z</dcterms:created>
  <dcterms:modified xsi:type="dcterms:W3CDTF">2019-06-26T10:09:00Z</dcterms:modified>
</cp:coreProperties>
</file>